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AD3FB" w14:textId="458251A7" w:rsidR="00C37A22" w:rsidRDefault="00C37A22" w:rsidP="00C37A22">
      <w:pPr>
        <w:jc w:val="center"/>
        <w:rPr>
          <w:sz w:val="32"/>
          <w:szCs w:val="32"/>
        </w:rPr>
      </w:pPr>
      <w:r>
        <w:rPr>
          <w:noProof/>
        </w:rPr>
        <mc:AlternateContent>
          <mc:Choice Requires="wps">
            <w:drawing>
              <wp:anchor distT="0" distB="0" distL="114300" distR="114300" simplePos="0" relativeHeight="251659264" behindDoc="0" locked="0" layoutInCell="1" allowOverlap="1" wp14:anchorId="35BDDBA7" wp14:editId="53DFA323">
                <wp:simplePos x="0" y="0"/>
                <wp:positionH relativeFrom="column">
                  <wp:posOffset>3841750</wp:posOffset>
                </wp:positionH>
                <wp:positionV relativeFrom="paragraph">
                  <wp:posOffset>-683895</wp:posOffset>
                </wp:positionV>
                <wp:extent cx="2828925" cy="57150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06325" w14:textId="77777777" w:rsidR="00C37A22" w:rsidRDefault="00C37A22" w:rsidP="00C37A22">
                            <w:pPr>
                              <w:jc w:val="center"/>
                              <w:rPr>
                                <w:b/>
                                <w:color w:val="FF0000"/>
                                <w:sz w:val="40"/>
                                <w:szCs w:val="40"/>
                              </w:rPr>
                            </w:pPr>
                            <w:r>
                              <w:rPr>
                                <w:b/>
                                <w:color w:val="FF0000"/>
                                <w:sz w:val="40"/>
                                <w:szCs w:val="40"/>
                              </w:rPr>
                              <w:t xml:space="preserve"> </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BDDBA7" id="_x0000_t202" coordsize="21600,21600" o:spt="202" path="m,l,21600r21600,l21600,xe">
                <v:stroke joinstyle="miter"/>
                <v:path gradientshapeok="t" o:connecttype="rect"/>
              </v:shapetype>
              <v:shape id="Text Box 1" o:spid="_x0000_s1026" type="#_x0000_t202" style="position:absolute;left:0;text-align:left;margin-left:302.5pt;margin-top:-53.85pt;width:222.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" stroked="f">
                <v:textbox>
                  <w:txbxContent>
                    <w:p w14:paraId="4FA06325" w14:textId="77777777" w:rsidR="00C37A22" w:rsidRDefault="00C37A22" w:rsidP="00C37A22">
                      <w:pPr>
                        <w:jc w:val="center"/>
                        <w:rPr>
                          <w:b/>
                          <w:color w:val="FF0000"/>
                          <w:sz w:val="40"/>
                          <w:szCs w:val="40"/>
                        </w:rPr>
                      </w:pPr>
                      <w:r>
                        <w:rPr>
                          <w:b/>
                          <w:color w:val="FF0000"/>
                          <w:sz w:val="40"/>
                          <w:szCs w:val="40"/>
                        </w:rPr>
                        <w:t xml:space="preserve"> </w:t>
                      </w:r>
                    </w:p>
                  </w:txbxContent>
                </v:textbox>
              </v:shape>
            </w:pict>
          </mc:Fallback>
        </mc:AlternateContent>
      </w:r>
      <w:r>
        <w:rPr>
          <w:b/>
          <w:sz w:val="32"/>
          <w:szCs w:val="32"/>
        </w:rPr>
        <w:t>Northwest Public Power Association</w:t>
      </w:r>
    </w:p>
    <w:p w14:paraId="5B2CF51F" w14:textId="6A9A4A0D" w:rsidR="00696B42" w:rsidRDefault="00C37A22" w:rsidP="00696B42">
      <w:pPr>
        <w:jc w:val="center"/>
        <w:rPr>
          <w:b/>
          <w:sz w:val="32"/>
          <w:szCs w:val="32"/>
        </w:rPr>
      </w:pPr>
      <w:r>
        <w:rPr>
          <w:b/>
          <w:sz w:val="32"/>
          <w:szCs w:val="32"/>
        </w:rPr>
        <w:t>Proposed Resolution 2022-</w:t>
      </w:r>
      <w:r w:rsidR="00AF4C65">
        <w:rPr>
          <w:b/>
          <w:sz w:val="32"/>
          <w:szCs w:val="32"/>
        </w:rPr>
        <w:t>17</w:t>
      </w:r>
      <w:ins w:id="0" w:author="Scott Corwin" w:date="2023-01-18T19:30:00Z">
        <w:r w:rsidR="00353502">
          <w:rPr>
            <w:b/>
            <w:sz w:val="32"/>
            <w:szCs w:val="32"/>
          </w:rPr>
          <w:t xml:space="preserve"> (Proposed for ARCHIVE)</w:t>
        </w:r>
      </w:ins>
    </w:p>
    <w:p w14:paraId="5154EAEE" w14:textId="777472CA" w:rsidR="00C37A22" w:rsidRPr="00696B42" w:rsidRDefault="00C37A22" w:rsidP="00696B42">
      <w:pPr>
        <w:jc w:val="center"/>
        <w:rPr>
          <w:b/>
          <w:sz w:val="32"/>
          <w:szCs w:val="32"/>
        </w:rPr>
      </w:pPr>
      <w:r w:rsidRPr="00C37A22">
        <w:rPr>
          <w:rFonts w:cstheme="minorHAnsi"/>
          <w:b/>
          <w:bCs/>
          <w:sz w:val="32"/>
          <w:szCs w:val="32"/>
        </w:rPr>
        <w:t xml:space="preserve">Comparable Energy Tax Incentives for Consumer-Owned Utilities </w:t>
      </w:r>
    </w:p>
    <w:p w14:paraId="093C68AB" w14:textId="77777777" w:rsidR="00C37A22" w:rsidRDefault="00C37A22" w:rsidP="00C37A22">
      <w:pPr>
        <w:rPr>
          <w:rFonts w:eastAsia="Times New Roman"/>
          <w:b/>
          <w:bCs/>
          <w:sz w:val="24"/>
          <w:szCs w:val="24"/>
        </w:rPr>
      </w:pPr>
    </w:p>
    <w:p w14:paraId="6D881C58" w14:textId="77777777" w:rsidR="00C37A22" w:rsidRDefault="00C37A22" w:rsidP="00C37A22">
      <w:pPr>
        <w:rPr>
          <w:rFonts w:eastAsia="Times New Roman"/>
          <w:b/>
          <w:bCs/>
          <w:sz w:val="24"/>
          <w:szCs w:val="24"/>
        </w:rPr>
      </w:pPr>
      <w:r>
        <w:rPr>
          <w:rFonts w:eastAsia="Times New Roman"/>
          <w:b/>
          <w:bCs/>
          <w:sz w:val="24"/>
          <w:szCs w:val="24"/>
        </w:rPr>
        <w:t>Background</w:t>
      </w:r>
    </w:p>
    <w:p w14:paraId="47A7B6BA" w14:textId="7EE4D0F8" w:rsidR="004428EC"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 xml:space="preserve">Current energy tax policies began decades ago. Business energy investment tax credits (ITCs) were enacted in 1978 and 1980 to stimulate the development of “alternative” energy sources and remain in effect today. In 1992, Congress created a production tax credit (PTC) for the production of energy from renewable resources, which also remains in effect today. </w:t>
      </w:r>
      <w:r w:rsidR="00754FA1" w:rsidRPr="00022B93">
        <w:rPr>
          <w:rFonts w:ascii="Times New Roman" w:hAnsi="Times New Roman" w:cs="Times New Roman"/>
        </w:rPr>
        <w:t>Today, the tax code specifies roughly a dozen different fuel sources as providing qualified electricity production or qualified energy property for purposes of the PTC and ITC. Additionally, the tax code provides tax credits for carbon</w:t>
      </w:r>
      <w:r w:rsidR="00B21CDC" w:rsidRPr="00022B93">
        <w:rPr>
          <w:rFonts w:ascii="Times New Roman" w:hAnsi="Times New Roman" w:cs="Times New Roman"/>
        </w:rPr>
        <w:t xml:space="preserve"> </w:t>
      </w:r>
      <w:r w:rsidR="00754FA1" w:rsidRPr="00022B93">
        <w:rPr>
          <w:rFonts w:ascii="Times New Roman" w:hAnsi="Times New Roman" w:cs="Times New Roman"/>
        </w:rPr>
        <w:t>capture and sequestration, fuel cell properties, combined heat and power property, microturbine property</w:t>
      </w:r>
      <w:r w:rsidR="00B21CDC" w:rsidRPr="00022B93">
        <w:rPr>
          <w:rFonts w:ascii="Times New Roman" w:hAnsi="Times New Roman" w:cs="Times New Roman"/>
        </w:rPr>
        <w:t>,</w:t>
      </w:r>
      <w:r w:rsidR="00754FA1" w:rsidRPr="00022B93">
        <w:rPr>
          <w:rFonts w:ascii="Times New Roman" w:hAnsi="Times New Roman" w:cs="Times New Roman"/>
        </w:rPr>
        <w:t xml:space="preserve"> and other non-renewable properties. </w:t>
      </w:r>
      <w:r w:rsidRPr="00022B93">
        <w:rPr>
          <w:rFonts w:ascii="Times New Roman" w:hAnsi="Times New Roman" w:cs="Times New Roman"/>
        </w:rPr>
        <w:t>Combined</w:t>
      </w:r>
      <w:r w:rsidR="00754FA1" w:rsidRPr="00022B93">
        <w:rPr>
          <w:rFonts w:ascii="Times New Roman" w:hAnsi="Times New Roman" w:cs="Times New Roman"/>
        </w:rPr>
        <w:t xml:space="preserve">, these energy tax credits </w:t>
      </w:r>
      <w:r w:rsidRPr="00022B93">
        <w:rPr>
          <w:rFonts w:ascii="Times New Roman" w:hAnsi="Times New Roman" w:cs="Times New Roman"/>
        </w:rPr>
        <w:t xml:space="preserve">are worth roughly $11.7 billion annually and have had </w:t>
      </w:r>
      <w:r w:rsidR="00506420">
        <w:rPr>
          <w:rFonts w:ascii="Times New Roman" w:hAnsi="Times New Roman" w:cs="Times New Roman"/>
        </w:rPr>
        <w:t>a profound effect on the nation’s generation mix and emissions profile</w:t>
      </w:r>
      <w:r w:rsidRPr="00022B93">
        <w:rPr>
          <w:rFonts w:ascii="Times New Roman" w:hAnsi="Times New Roman" w:cs="Times New Roman"/>
        </w:rPr>
        <w:t>.</w:t>
      </w:r>
      <w:r w:rsidR="00754FA1" w:rsidRPr="00022B93">
        <w:rPr>
          <w:rFonts w:ascii="Times New Roman" w:hAnsi="Times New Roman" w:cs="Times New Roman"/>
        </w:rPr>
        <w:t xml:space="preserve"> </w:t>
      </w:r>
    </w:p>
    <w:p w14:paraId="2A55A3CB" w14:textId="77777777" w:rsidR="005855D3" w:rsidRPr="00022B93" w:rsidRDefault="005855D3" w:rsidP="005855D3">
      <w:pPr>
        <w:spacing w:after="0" w:line="360" w:lineRule="auto"/>
        <w:rPr>
          <w:rFonts w:ascii="Times New Roman" w:hAnsi="Times New Roman" w:cs="Times New Roman"/>
          <w:vertAlign w:val="superscript"/>
        </w:rPr>
      </w:pPr>
    </w:p>
    <w:p w14:paraId="172A1916" w14:textId="31C458CD" w:rsidR="005855D3" w:rsidRPr="00022B93" w:rsidRDefault="00754FA1" w:rsidP="005855D3">
      <w:pPr>
        <w:spacing w:after="0" w:line="360" w:lineRule="auto"/>
        <w:rPr>
          <w:rFonts w:ascii="Times New Roman" w:hAnsi="Times New Roman" w:cs="Times New Roman"/>
        </w:rPr>
      </w:pPr>
      <w:r w:rsidRPr="00022B93">
        <w:rPr>
          <w:rFonts w:ascii="Times New Roman" w:hAnsi="Times New Roman" w:cs="Times New Roman"/>
        </w:rPr>
        <w:t>Energy tax credits</w:t>
      </w:r>
      <w:r w:rsidR="00772F1E" w:rsidRPr="00022B93">
        <w:rPr>
          <w:rFonts w:ascii="Times New Roman" w:hAnsi="Times New Roman" w:cs="Times New Roman"/>
        </w:rPr>
        <w:t xml:space="preserve"> are tantamount to the federal government paying a portion of the initial cost of investment in</w:t>
      </w:r>
      <w:r w:rsidR="00052062" w:rsidRPr="00022B93">
        <w:rPr>
          <w:rFonts w:ascii="Times New Roman" w:hAnsi="Times New Roman" w:cs="Times New Roman"/>
        </w:rPr>
        <w:t>,</w:t>
      </w:r>
      <w:r w:rsidR="00772F1E" w:rsidRPr="00022B93">
        <w:rPr>
          <w:rFonts w:ascii="Times New Roman" w:hAnsi="Times New Roman" w:cs="Times New Roman"/>
        </w:rPr>
        <w:t xml:space="preserve"> or paying for the production of</w:t>
      </w:r>
      <w:r w:rsidR="00B21CDC" w:rsidRPr="00022B93">
        <w:rPr>
          <w:rFonts w:ascii="Times New Roman" w:hAnsi="Times New Roman" w:cs="Times New Roman"/>
        </w:rPr>
        <w:t>,</w:t>
      </w:r>
      <w:r w:rsidR="00772F1E" w:rsidRPr="00022B93">
        <w:rPr>
          <w:rFonts w:ascii="Times New Roman" w:hAnsi="Times New Roman" w:cs="Times New Roman"/>
        </w:rPr>
        <w:t xml:space="preserve"> power from certain types of energy facilities. That is why bo</w:t>
      </w:r>
      <w:r w:rsidR="004428EC" w:rsidRPr="00022B93">
        <w:rPr>
          <w:rFonts w:ascii="Times New Roman" w:hAnsi="Times New Roman" w:cs="Times New Roman"/>
        </w:rPr>
        <w:t xml:space="preserve">th the Treasury Department and Joint Committee on Taxation consider these tax incentives to be the equivalent of </w:t>
      </w:r>
      <w:r w:rsidR="00772F1E" w:rsidRPr="00022B93">
        <w:rPr>
          <w:rFonts w:ascii="Times New Roman" w:hAnsi="Times New Roman" w:cs="Times New Roman"/>
        </w:rPr>
        <w:t xml:space="preserve">spending, i.e., a tax expenditure. </w:t>
      </w:r>
    </w:p>
    <w:p w14:paraId="70324784" w14:textId="1A826359" w:rsidR="004428EC" w:rsidRPr="00022B93" w:rsidRDefault="00772F1E" w:rsidP="005855D3">
      <w:pPr>
        <w:spacing w:after="0" w:line="360" w:lineRule="auto"/>
        <w:rPr>
          <w:rFonts w:ascii="Times New Roman" w:hAnsi="Times New Roman" w:cs="Times New Roman"/>
        </w:rPr>
      </w:pPr>
      <w:r w:rsidRPr="00022B93">
        <w:rPr>
          <w:rFonts w:ascii="Times New Roman" w:hAnsi="Times New Roman" w:cs="Times New Roman"/>
        </w:rPr>
        <w:t xml:space="preserve"> </w:t>
      </w:r>
    </w:p>
    <w:p w14:paraId="12531630" w14:textId="10FCE536" w:rsidR="004428EC"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 xml:space="preserve">However, because tax-exempt entities, including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Pr="00022B93">
        <w:rPr>
          <w:rFonts w:ascii="Times New Roman" w:hAnsi="Times New Roman" w:cs="Times New Roman"/>
        </w:rPr>
        <w:t xml:space="preserve"> utilities, have no taxes against which to offset a tax credit, they cannot directly receive </w:t>
      </w:r>
      <w:r w:rsidR="00754FA1" w:rsidRPr="00022B93">
        <w:rPr>
          <w:rFonts w:ascii="Times New Roman" w:hAnsi="Times New Roman" w:cs="Times New Roman"/>
        </w:rPr>
        <w:t>energy tax credit</w:t>
      </w:r>
      <w:r w:rsidRPr="00022B93">
        <w:rPr>
          <w:rFonts w:ascii="Times New Roman" w:hAnsi="Times New Roman" w:cs="Times New Roman"/>
        </w:rPr>
        <w:t xml:space="preserve"> “payments.” In other words, the federal government will </w:t>
      </w:r>
      <w:r w:rsidR="00772F1E" w:rsidRPr="00022B93">
        <w:rPr>
          <w:rFonts w:ascii="Times New Roman" w:hAnsi="Times New Roman" w:cs="Times New Roman"/>
        </w:rPr>
        <w:t xml:space="preserve">use </w:t>
      </w:r>
      <w:r w:rsidR="0002053D" w:rsidRPr="00022B93">
        <w:rPr>
          <w:rFonts w:ascii="Times New Roman" w:hAnsi="Times New Roman" w:cs="Times New Roman"/>
        </w:rPr>
        <w:t xml:space="preserve">an investment tax credit, </w:t>
      </w:r>
      <w:r w:rsidR="00754FA1" w:rsidRPr="00022B93">
        <w:rPr>
          <w:rFonts w:ascii="Times New Roman" w:hAnsi="Times New Roman" w:cs="Times New Roman"/>
        </w:rPr>
        <w:t>for example,</w:t>
      </w:r>
      <w:r w:rsidR="00772F1E" w:rsidRPr="00022B93">
        <w:rPr>
          <w:rFonts w:ascii="Times New Roman" w:hAnsi="Times New Roman" w:cs="Times New Roman"/>
        </w:rPr>
        <w:t xml:space="preserve"> to </w:t>
      </w:r>
      <w:r w:rsidRPr="00022B93">
        <w:rPr>
          <w:rFonts w:ascii="Times New Roman" w:hAnsi="Times New Roman" w:cs="Times New Roman"/>
        </w:rPr>
        <w:t xml:space="preserve">pay a portion of the investment cost of a new facility if the owner is a private entity, but </w:t>
      </w:r>
      <w:r w:rsidR="00772F1E" w:rsidRPr="00022B93">
        <w:rPr>
          <w:rFonts w:ascii="Times New Roman" w:hAnsi="Times New Roman" w:cs="Times New Roman"/>
        </w:rPr>
        <w:t xml:space="preserve">not if </w:t>
      </w:r>
      <w:r w:rsidRPr="00022B93">
        <w:rPr>
          <w:rFonts w:ascii="Times New Roman" w:hAnsi="Times New Roman" w:cs="Times New Roman"/>
        </w:rPr>
        <w:t xml:space="preserve">the same facility is owned by a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Pr="00022B93">
        <w:rPr>
          <w:rFonts w:ascii="Times New Roman" w:hAnsi="Times New Roman" w:cs="Times New Roman"/>
        </w:rPr>
        <w:t xml:space="preserve"> utility.</w:t>
      </w:r>
    </w:p>
    <w:p w14:paraId="75048F38" w14:textId="77777777" w:rsidR="005855D3" w:rsidRPr="00022B93" w:rsidRDefault="005855D3" w:rsidP="005855D3">
      <w:pPr>
        <w:spacing w:after="0" w:line="360" w:lineRule="auto"/>
        <w:rPr>
          <w:rFonts w:ascii="Times New Roman" w:hAnsi="Times New Roman" w:cs="Times New Roman"/>
        </w:rPr>
      </w:pPr>
    </w:p>
    <w:p w14:paraId="7DBA6BFC" w14:textId="23E2931F"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 xml:space="preserve">In </w:t>
      </w:r>
      <w:r w:rsidR="00076588">
        <w:rPr>
          <w:rFonts w:ascii="Times New Roman" w:hAnsi="Times New Roman" w:cs="Times New Roman"/>
        </w:rPr>
        <w:t>many</w:t>
      </w:r>
      <w:r w:rsidR="00076588" w:rsidRPr="00022B93">
        <w:rPr>
          <w:rFonts w:ascii="Times New Roman" w:hAnsi="Times New Roman" w:cs="Times New Roman"/>
        </w:rPr>
        <w:t xml:space="preserve"> </w:t>
      </w:r>
      <w:r w:rsidRPr="00022B93">
        <w:rPr>
          <w:rFonts w:ascii="Times New Roman" w:hAnsi="Times New Roman" w:cs="Times New Roman"/>
        </w:rPr>
        <w:t xml:space="preserve">cases, this </w:t>
      </w:r>
      <w:r w:rsidR="00772F1E" w:rsidRPr="00022B93">
        <w:rPr>
          <w:rFonts w:ascii="Times New Roman" w:hAnsi="Times New Roman" w:cs="Times New Roman"/>
        </w:rPr>
        <w:t xml:space="preserve">bias </w:t>
      </w:r>
      <w:r w:rsidRPr="00022B93">
        <w:rPr>
          <w:rFonts w:ascii="Times New Roman" w:hAnsi="Times New Roman" w:cs="Times New Roman"/>
        </w:rPr>
        <w:t xml:space="preserve">makes it economically unfeasible for a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utility to directly own such facilities</w:t>
      </w:r>
      <w:r w:rsidR="00052062" w:rsidRPr="00022B93">
        <w:rPr>
          <w:rFonts w:ascii="Times New Roman" w:hAnsi="Times New Roman" w:cs="Times New Roman"/>
        </w:rPr>
        <w:t>.</w:t>
      </w:r>
      <w:r w:rsidRPr="00022B93">
        <w:rPr>
          <w:rFonts w:ascii="Times New Roman" w:hAnsi="Times New Roman" w:cs="Times New Roman"/>
        </w:rPr>
        <w:t xml:space="preserve"> </w:t>
      </w:r>
      <w:r w:rsidR="00052062" w:rsidRPr="00022B93">
        <w:rPr>
          <w:rFonts w:ascii="Times New Roman" w:hAnsi="Times New Roman" w:cs="Times New Roman"/>
        </w:rPr>
        <w:t>I</w:t>
      </w:r>
      <w:r w:rsidRPr="00022B93">
        <w:rPr>
          <w:rFonts w:ascii="Times New Roman" w:hAnsi="Times New Roman" w:cs="Times New Roman"/>
        </w:rPr>
        <w:t>nstead</w:t>
      </w:r>
      <w:r w:rsidR="00253001" w:rsidRPr="00022B93">
        <w:rPr>
          <w:rFonts w:ascii="Times New Roman" w:hAnsi="Times New Roman" w:cs="Times New Roman"/>
        </w:rPr>
        <w:t>,</w:t>
      </w:r>
      <w:r w:rsidRPr="00022B93">
        <w:rPr>
          <w:rFonts w:ascii="Times New Roman" w:hAnsi="Times New Roman" w:cs="Times New Roman"/>
        </w:rPr>
        <w:t xml:space="preserve"> it must rely on a power purchase agreement with a third-party generator that can take advantage of </w:t>
      </w:r>
      <w:r w:rsidR="00772F1E" w:rsidRPr="00022B93">
        <w:rPr>
          <w:rFonts w:ascii="Times New Roman" w:hAnsi="Times New Roman" w:cs="Times New Roman"/>
        </w:rPr>
        <w:t xml:space="preserve">these </w:t>
      </w:r>
      <w:r w:rsidRPr="00022B93">
        <w:rPr>
          <w:rFonts w:ascii="Times New Roman" w:hAnsi="Times New Roman" w:cs="Times New Roman"/>
        </w:rPr>
        <w:t xml:space="preserve">tax credits. As a result, the value of tax credits for most facilities accrues to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 xml:space="preserve">utility customers only </w:t>
      </w:r>
      <w:r w:rsidR="00AF4C65">
        <w:rPr>
          <w:rFonts w:ascii="Times New Roman" w:hAnsi="Times New Roman" w:cs="Times New Roman"/>
        </w:rPr>
        <w:t>to the extent</w:t>
      </w:r>
      <w:r w:rsidRPr="00022B93">
        <w:rPr>
          <w:rFonts w:ascii="Times New Roman" w:hAnsi="Times New Roman" w:cs="Times New Roman"/>
        </w:rPr>
        <w:t xml:space="preserve"> the seller of the output of such facilities passes some percentage of it on in the form of reduced prices. Additionally, the utility loses operational control and </w:t>
      </w:r>
      <w:r w:rsidRPr="00022B93">
        <w:rPr>
          <w:rFonts w:ascii="Times New Roman" w:hAnsi="Times New Roman" w:cs="Times New Roman"/>
        </w:rPr>
        <w:lastRenderedPageBreak/>
        <w:t>expertise it would gain from direct ownership</w:t>
      </w:r>
      <w:r w:rsidR="00076588">
        <w:rPr>
          <w:rFonts w:ascii="Times New Roman" w:hAnsi="Times New Roman" w:cs="Times New Roman"/>
        </w:rPr>
        <w:t>, including for renewable energy projects located directly on public lands and facilities</w:t>
      </w:r>
      <w:r w:rsidRPr="00022B93">
        <w:rPr>
          <w:rFonts w:ascii="Times New Roman" w:hAnsi="Times New Roman" w:cs="Times New Roman"/>
        </w:rPr>
        <w:t xml:space="preserve">. </w:t>
      </w:r>
    </w:p>
    <w:p w14:paraId="7E901C1F" w14:textId="77777777" w:rsidR="005855D3" w:rsidRPr="00022B93" w:rsidRDefault="005855D3" w:rsidP="005855D3">
      <w:pPr>
        <w:spacing w:after="0" w:line="360" w:lineRule="auto"/>
        <w:rPr>
          <w:rFonts w:ascii="Times New Roman" w:hAnsi="Times New Roman" w:cs="Times New Roman"/>
        </w:rPr>
      </w:pPr>
    </w:p>
    <w:p w14:paraId="345F20AF" w14:textId="0E97D023"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 xml:space="preserve">Omitting tax-exempt entities from energy-related tax </w:t>
      </w:r>
      <w:r w:rsidR="00754FA1" w:rsidRPr="00022B93">
        <w:rPr>
          <w:rFonts w:ascii="Times New Roman" w:hAnsi="Times New Roman" w:cs="Times New Roman"/>
        </w:rPr>
        <w:t xml:space="preserve">credits </w:t>
      </w:r>
      <w:r w:rsidRPr="00022B93">
        <w:rPr>
          <w:rFonts w:ascii="Times New Roman" w:hAnsi="Times New Roman" w:cs="Times New Roman"/>
        </w:rPr>
        <w:t xml:space="preserve">makes it more costly for </w:t>
      </w:r>
      <w:r w:rsidR="00837845">
        <w:rPr>
          <w:rFonts w:ascii="Times New Roman" w:hAnsi="Times New Roman" w:cs="Times New Roman"/>
        </w:rPr>
        <w:t>consumer</w:t>
      </w:r>
      <w:r w:rsidR="00970076">
        <w:rPr>
          <w:rFonts w:ascii="Times New Roman" w:hAnsi="Times New Roman" w:cs="Times New Roman"/>
        </w:rPr>
        <w:t>-</w:t>
      </w:r>
      <w:r w:rsidR="00837845">
        <w:rPr>
          <w:rFonts w:ascii="Times New Roman" w:hAnsi="Times New Roman" w:cs="Times New Roman"/>
        </w:rPr>
        <w:t>owned</w:t>
      </w:r>
      <w:r w:rsidR="00837845" w:rsidRPr="00022B93">
        <w:rPr>
          <w:rFonts w:ascii="Times New Roman" w:hAnsi="Times New Roman" w:cs="Times New Roman"/>
        </w:rPr>
        <w:t xml:space="preserve"> </w:t>
      </w:r>
      <w:r w:rsidRPr="00022B93">
        <w:rPr>
          <w:rFonts w:ascii="Times New Roman" w:hAnsi="Times New Roman" w:cs="Times New Roman"/>
        </w:rPr>
        <w:t xml:space="preserve">utilities to make investments in renewable resources </w:t>
      </w:r>
      <w:r w:rsidR="00B21CDC" w:rsidRPr="00022B93">
        <w:rPr>
          <w:rFonts w:ascii="Times New Roman" w:hAnsi="Times New Roman" w:cs="Times New Roman"/>
        </w:rPr>
        <w:t xml:space="preserve">and other clean energy technologies </w:t>
      </w:r>
      <w:r w:rsidRPr="00022B93">
        <w:rPr>
          <w:rFonts w:ascii="Times New Roman" w:hAnsi="Times New Roman" w:cs="Times New Roman"/>
        </w:rPr>
        <w:t>that will be needed to reduce greenhouse gas emissions to address climate change.</w:t>
      </w:r>
      <w:r w:rsidR="00440F8F">
        <w:rPr>
          <w:rFonts w:ascii="Times New Roman" w:hAnsi="Times New Roman" w:cs="Times New Roman"/>
        </w:rPr>
        <w:t xml:space="preserve">  This is inequitable</w:t>
      </w:r>
      <w:r w:rsidR="00772F1E" w:rsidRPr="00022B93">
        <w:rPr>
          <w:rFonts w:ascii="Times New Roman" w:hAnsi="Times New Roman" w:cs="Times New Roman"/>
        </w:rPr>
        <w:t xml:space="preserve">. With nearly 30 percent of retail </w:t>
      </w:r>
      <w:r w:rsidR="00440F8F">
        <w:rPr>
          <w:rFonts w:ascii="Times New Roman" w:hAnsi="Times New Roman" w:cs="Times New Roman"/>
        </w:rPr>
        <w:t xml:space="preserve">electricity </w:t>
      </w:r>
      <w:r w:rsidR="00772F1E" w:rsidRPr="00022B93">
        <w:rPr>
          <w:rFonts w:ascii="Times New Roman" w:hAnsi="Times New Roman" w:cs="Times New Roman"/>
        </w:rPr>
        <w:t xml:space="preserve">customers served by tax-exempt entities, </w:t>
      </w:r>
      <w:r w:rsidR="00440F8F">
        <w:rPr>
          <w:rFonts w:ascii="Times New Roman" w:hAnsi="Times New Roman" w:cs="Times New Roman"/>
        </w:rPr>
        <w:t xml:space="preserve">it is also </w:t>
      </w:r>
      <w:r w:rsidRPr="00022B93">
        <w:rPr>
          <w:rFonts w:ascii="Times New Roman" w:hAnsi="Times New Roman" w:cs="Times New Roman"/>
        </w:rPr>
        <w:t xml:space="preserve">inefficient. </w:t>
      </w:r>
    </w:p>
    <w:p w14:paraId="2F57622C" w14:textId="77777777" w:rsidR="005855D3" w:rsidRPr="00022B93" w:rsidRDefault="005855D3" w:rsidP="005855D3">
      <w:pPr>
        <w:spacing w:after="0" w:line="360" w:lineRule="auto"/>
        <w:rPr>
          <w:rFonts w:ascii="Times New Roman" w:hAnsi="Times New Roman" w:cs="Times New Roman"/>
        </w:rPr>
      </w:pPr>
    </w:p>
    <w:p w14:paraId="6BAA0903" w14:textId="77777777" w:rsidR="004428EC" w:rsidRPr="00022B93" w:rsidRDefault="00CB4037" w:rsidP="005855D3">
      <w:pPr>
        <w:spacing w:after="0" w:line="360" w:lineRule="auto"/>
        <w:rPr>
          <w:rFonts w:ascii="Times New Roman" w:hAnsi="Times New Roman" w:cs="Times New Roman"/>
        </w:rPr>
      </w:pPr>
      <w:r w:rsidRPr="00022B93">
        <w:rPr>
          <w:rFonts w:ascii="Times New Roman" w:hAnsi="Times New Roman" w:cs="Times New Roman"/>
        </w:rPr>
        <w:t>Over the years, Congress has sought to provide comparable incentives for alternative energy source development by tax-exempt entities</w:t>
      </w:r>
      <w:r w:rsidR="004428EC" w:rsidRPr="00022B93">
        <w:rPr>
          <w:rFonts w:ascii="Times New Roman" w:hAnsi="Times New Roman" w:cs="Times New Roman"/>
        </w:rPr>
        <w:t xml:space="preserve">, but each alternative has been hamstrung in some respect. </w:t>
      </w:r>
    </w:p>
    <w:p w14:paraId="595014FC" w14:textId="36284048" w:rsidR="00CB4037" w:rsidRPr="00022B93" w:rsidRDefault="004428EC" w:rsidP="005855D3">
      <w:pPr>
        <w:spacing w:after="0" w:line="360" w:lineRule="auto"/>
        <w:rPr>
          <w:rFonts w:ascii="Times New Roman" w:hAnsi="Times New Roman" w:cs="Times New Roman"/>
        </w:rPr>
      </w:pPr>
      <w:r w:rsidRPr="00022B93">
        <w:rPr>
          <w:rFonts w:ascii="Times New Roman" w:hAnsi="Times New Roman" w:cs="Times New Roman"/>
        </w:rPr>
        <w:t>I</w:t>
      </w:r>
      <w:r w:rsidR="00CB4037" w:rsidRPr="00022B93">
        <w:rPr>
          <w:rFonts w:ascii="Times New Roman" w:hAnsi="Times New Roman" w:cs="Times New Roman"/>
        </w:rPr>
        <w:t>n</w:t>
      </w:r>
      <w:r w:rsidR="00555A1F">
        <w:rPr>
          <w:rFonts w:ascii="Times New Roman" w:hAnsi="Times New Roman" w:cs="Times New Roman"/>
        </w:rPr>
        <w:t>creasingly</w:t>
      </w:r>
      <w:r w:rsidR="00CB4037" w:rsidRPr="00022B93">
        <w:rPr>
          <w:rFonts w:ascii="Times New Roman" w:hAnsi="Times New Roman" w:cs="Times New Roman"/>
        </w:rPr>
        <w:t xml:space="preserve">, policymakers understand the importance of tax policy in driving energy and environmental policy and the </w:t>
      </w:r>
      <w:r w:rsidR="005C37F6">
        <w:rPr>
          <w:rFonts w:ascii="Times New Roman" w:hAnsi="Times New Roman" w:cs="Times New Roman"/>
        </w:rPr>
        <w:t>importance of in</w:t>
      </w:r>
      <w:r w:rsidR="00CB4037" w:rsidRPr="00022B93">
        <w:rPr>
          <w:rFonts w:ascii="Times New Roman" w:hAnsi="Times New Roman" w:cs="Times New Roman"/>
        </w:rPr>
        <w:t>cluding tax-exempt entities and the 30 percent of retail customers that they serve. As a result, it is becoming more common for legislative proposals to accommodate tax-exempt entities.</w:t>
      </w:r>
      <w:r w:rsidRPr="00022B93">
        <w:rPr>
          <w:rFonts w:ascii="Times New Roman" w:hAnsi="Times New Roman" w:cs="Times New Roman"/>
        </w:rPr>
        <w:t xml:space="preserve"> The leading approach </w:t>
      </w:r>
      <w:r w:rsidR="005C37F6">
        <w:rPr>
          <w:rFonts w:ascii="Times New Roman" w:hAnsi="Times New Roman" w:cs="Times New Roman"/>
        </w:rPr>
        <w:t>is</w:t>
      </w:r>
      <w:r w:rsidRPr="00022B93">
        <w:rPr>
          <w:rFonts w:ascii="Times New Roman" w:hAnsi="Times New Roman" w:cs="Times New Roman"/>
        </w:rPr>
        <w:t xml:space="preserve"> refundable direct payment tax credits</w:t>
      </w:r>
      <w:r w:rsidR="00CB4037" w:rsidRPr="00022B93">
        <w:rPr>
          <w:rFonts w:ascii="Times New Roman" w:hAnsi="Times New Roman" w:cs="Times New Roman"/>
        </w:rPr>
        <w:t>.</w:t>
      </w:r>
    </w:p>
    <w:p w14:paraId="59E93BFF" w14:textId="6A9B0FB0" w:rsidR="005855D3" w:rsidRDefault="005855D3" w:rsidP="005855D3">
      <w:pPr>
        <w:spacing w:after="0" w:line="360" w:lineRule="auto"/>
        <w:rPr>
          <w:rFonts w:ascii="Times New Roman" w:hAnsi="Times New Roman" w:cs="Times New Roman"/>
        </w:rPr>
      </w:pPr>
    </w:p>
    <w:p w14:paraId="6BC8446D" w14:textId="77777777" w:rsidR="00837845" w:rsidRPr="00C37A22" w:rsidRDefault="00837845" w:rsidP="00837845">
      <w:pPr>
        <w:spacing w:after="0" w:line="360" w:lineRule="auto"/>
        <w:rPr>
          <w:rFonts w:ascii="Times New Roman" w:hAnsi="Times New Roman" w:cs="Times New Roman"/>
          <w:b/>
          <w:bCs/>
        </w:rPr>
      </w:pPr>
      <w:r w:rsidRPr="00C37A22">
        <w:rPr>
          <w:rFonts w:ascii="Times New Roman" w:hAnsi="Times New Roman" w:cs="Times New Roman"/>
          <w:b/>
          <w:bCs/>
        </w:rPr>
        <w:t xml:space="preserve">NWPPA’s Position </w:t>
      </w:r>
    </w:p>
    <w:p w14:paraId="4C41D080" w14:textId="14FC86C7" w:rsidR="002D76A0" w:rsidRPr="00696B42" w:rsidRDefault="00837845" w:rsidP="00696B42">
      <w:pPr>
        <w:pStyle w:val="ListParagraph"/>
        <w:numPr>
          <w:ilvl w:val="0"/>
          <w:numId w:val="1"/>
        </w:numPr>
        <w:autoSpaceDE w:val="0"/>
        <w:autoSpaceDN w:val="0"/>
        <w:adjustRightInd w:val="0"/>
        <w:spacing w:after="0" w:line="360" w:lineRule="auto"/>
        <w:rPr>
          <w:rFonts w:ascii="Times New Roman" w:hAnsi="Times New Roman" w:cs="Times New Roman"/>
        </w:rPr>
      </w:pPr>
      <w:r w:rsidRPr="00B30E8B">
        <w:rPr>
          <w:rFonts w:ascii="Times New Roman" w:hAnsi="Times New Roman" w:cs="Times New Roman"/>
        </w:rPr>
        <w:t xml:space="preserve">NWPPA </w:t>
      </w:r>
      <w:r>
        <w:rPr>
          <w:rFonts w:ascii="Times New Roman" w:hAnsi="Times New Roman" w:cs="Times New Roman"/>
        </w:rPr>
        <w:t xml:space="preserve">strongly </w:t>
      </w:r>
      <w:r w:rsidRPr="00B30E8B">
        <w:rPr>
          <w:rFonts w:ascii="Times New Roman" w:hAnsi="Times New Roman" w:cs="Times New Roman"/>
        </w:rPr>
        <w:t>supports</w:t>
      </w:r>
      <w:r>
        <w:rPr>
          <w:rFonts w:ascii="Times New Roman" w:hAnsi="Times New Roman" w:cs="Times New Roman"/>
        </w:rPr>
        <w:t xml:space="preserve"> legislation that make</w:t>
      </w:r>
      <w:r w:rsidR="00101B64">
        <w:rPr>
          <w:rFonts w:ascii="Times New Roman" w:hAnsi="Times New Roman" w:cs="Times New Roman"/>
        </w:rPr>
        <w:t>s</w:t>
      </w:r>
      <w:r w:rsidRPr="00B30E8B">
        <w:rPr>
          <w:rFonts w:ascii="Times New Roman" w:hAnsi="Times New Roman" w:cs="Times New Roman"/>
        </w:rPr>
        <w:t xml:space="preserve"> </w:t>
      </w:r>
      <w:r w:rsidRPr="00D73D41">
        <w:rPr>
          <w:rFonts w:ascii="Times New Roman" w:hAnsi="Times New Roman" w:cs="Times New Roman"/>
        </w:rPr>
        <w:t xml:space="preserve">federal energy investment incentives fairer and more efficient </w:t>
      </w:r>
      <w:r>
        <w:rPr>
          <w:rFonts w:ascii="Times New Roman" w:hAnsi="Times New Roman" w:cs="Times New Roman"/>
        </w:rPr>
        <w:t>for</w:t>
      </w:r>
      <w:r w:rsidRPr="00D73D41">
        <w:rPr>
          <w:rFonts w:ascii="Times New Roman" w:hAnsi="Times New Roman" w:cs="Times New Roman"/>
        </w:rPr>
        <w:t xml:space="preserve"> </w:t>
      </w:r>
      <w:r>
        <w:rPr>
          <w:rFonts w:ascii="Times New Roman" w:hAnsi="Times New Roman" w:cs="Times New Roman"/>
        </w:rPr>
        <w:t xml:space="preserve">consumer owned utilities, </w:t>
      </w:r>
      <w:r w:rsidR="002062C7">
        <w:rPr>
          <w:rFonts w:ascii="Times New Roman" w:hAnsi="Times New Roman" w:cs="Times New Roman"/>
        </w:rPr>
        <w:t xml:space="preserve">including </w:t>
      </w:r>
      <w:r w:rsidR="002062C7" w:rsidRPr="00D73D41">
        <w:rPr>
          <w:rFonts w:ascii="Times New Roman" w:hAnsi="Times New Roman" w:cs="Times New Roman"/>
        </w:rPr>
        <w:t>public</w:t>
      </w:r>
      <w:r w:rsidRPr="00D73D41">
        <w:rPr>
          <w:rFonts w:ascii="Times New Roman" w:hAnsi="Times New Roman" w:cs="Times New Roman"/>
        </w:rPr>
        <w:t xml:space="preserve"> power utilities and electric cooperatives</w:t>
      </w:r>
      <w:r>
        <w:rPr>
          <w:rFonts w:ascii="Times New Roman" w:hAnsi="Times New Roman" w:cs="Times New Roman"/>
        </w:rPr>
        <w:t xml:space="preserve">. </w:t>
      </w:r>
    </w:p>
    <w:p w14:paraId="04B21CEF" w14:textId="1DD54AF5" w:rsidR="00837845" w:rsidRPr="00696B42" w:rsidRDefault="002D76A0" w:rsidP="000F7063">
      <w:pPr>
        <w:pStyle w:val="ListParagraph"/>
        <w:numPr>
          <w:ilvl w:val="0"/>
          <w:numId w:val="1"/>
        </w:numPr>
        <w:autoSpaceDE w:val="0"/>
        <w:autoSpaceDN w:val="0"/>
        <w:adjustRightInd w:val="0"/>
        <w:spacing w:after="0" w:line="360" w:lineRule="auto"/>
        <w:rPr>
          <w:rFonts w:ascii="Times New Roman" w:hAnsi="Times New Roman" w:cs="Times New Roman"/>
        </w:rPr>
      </w:pPr>
      <w:r>
        <w:rPr>
          <w:rFonts w:ascii="Times New Roman" w:hAnsi="Times New Roman" w:cs="Times New Roman"/>
        </w:rPr>
        <w:t xml:space="preserve">NWPPA supports </w:t>
      </w:r>
      <w:r w:rsidR="00894274">
        <w:rPr>
          <w:rFonts w:ascii="Times New Roman" w:hAnsi="Times New Roman" w:cs="Times New Roman"/>
        </w:rPr>
        <w:t>a broad array of</w:t>
      </w:r>
      <w:r w:rsidRPr="00022B93">
        <w:rPr>
          <w:rFonts w:ascii="Times New Roman" w:hAnsi="Times New Roman" w:cs="Times New Roman"/>
        </w:rPr>
        <w:t xml:space="preserve"> clean energy technologies that will be needed to reduce greenhouse gas emissions</w:t>
      </w:r>
      <w:r>
        <w:rPr>
          <w:rFonts w:ascii="Times New Roman" w:hAnsi="Times New Roman" w:cs="Times New Roman"/>
        </w:rPr>
        <w:t xml:space="preserve">. </w:t>
      </w:r>
    </w:p>
    <w:p w14:paraId="400C9F5E" w14:textId="1AA94FA1" w:rsidR="00837845" w:rsidRDefault="00837845" w:rsidP="00837845">
      <w:pPr>
        <w:pStyle w:val="ListParagraph"/>
        <w:numPr>
          <w:ilvl w:val="0"/>
          <w:numId w:val="1"/>
        </w:numPr>
        <w:autoSpaceDE w:val="0"/>
        <w:autoSpaceDN w:val="0"/>
        <w:adjustRightInd w:val="0"/>
        <w:spacing w:after="0" w:line="360" w:lineRule="auto"/>
        <w:rPr>
          <w:rFonts w:ascii="Times New Roman" w:hAnsi="Times New Roman" w:cs="Times New Roman"/>
        </w:rPr>
      </w:pPr>
      <w:r w:rsidRPr="00B30E8B">
        <w:rPr>
          <w:rFonts w:ascii="Times New Roman" w:hAnsi="Times New Roman" w:cs="Times New Roman"/>
        </w:rPr>
        <w:t xml:space="preserve">NWPPA </w:t>
      </w:r>
      <w:r>
        <w:rPr>
          <w:rFonts w:ascii="Times New Roman" w:hAnsi="Times New Roman" w:cs="Times New Roman"/>
        </w:rPr>
        <w:t xml:space="preserve">urges Congress to </w:t>
      </w:r>
      <w:r w:rsidR="002B7BF3">
        <w:rPr>
          <w:rFonts w:ascii="Times New Roman" w:hAnsi="Times New Roman" w:cs="Times New Roman"/>
        </w:rPr>
        <w:t xml:space="preserve">provide </w:t>
      </w:r>
      <w:r w:rsidRPr="00B30E8B">
        <w:rPr>
          <w:rFonts w:ascii="Times New Roman" w:hAnsi="Times New Roman" w:cs="Times New Roman"/>
        </w:rPr>
        <w:t xml:space="preserve">comparable </w:t>
      </w:r>
      <w:r w:rsidR="00290AA5">
        <w:rPr>
          <w:rFonts w:ascii="Times New Roman" w:hAnsi="Times New Roman" w:cs="Times New Roman"/>
        </w:rPr>
        <w:t xml:space="preserve">tax </w:t>
      </w:r>
      <w:r w:rsidRPr="00B30E8B">
        <w:rPr>
          <w:rFonts w:ascii="Times New Roman" w:hAnsi="Times New Roman" w:cs="Times New Roman"/>
        </w:rPr>
        <w:t>incentives</w:t>
      </w:r>
      <w:r w:rsidR="000F7063">
        <w:rPr>
          <w:rFonts w:ascii="Times New Roman" w:hAnsi="Times New Roman" w:cs="Times New Roman"/>
        </w:rPr>
        <w:t xml:space="preserve"> to consumer-owned utilities, </w:t>
      </w:r>
      <w:r w:rsidR="002B7BF3">
        <w:rPr>
          <w:rFonts w:ascii="Times New Roman" w:hAnsi="Times New Roman" w:cs="Times New Roman"/>
        </w:rPr>
        <w:t xml:space="preserve">which </w:t>
      </w:r>
      <w:r w:rsidR="000F7063" w:rsidRPr="00B30E8B">
        <w:rPr>
          <w:rFonts w:ascii="Times New Roman" w:hAnsi="Times New Roman" w:cs="Times New Roman"/>
        </w:rPr>
        <w:t>cannot directly access</w:t>
      </w:r>
      <w:r w:rsidR="000F7063">
        <w:rPr>
          <w:rFonts w:ascii="Times New Roman" w:hAnsi="Times New Roman" w:cs="Times New Roman"/>
        </w:rPr>
        <w:t xml:space="preserve"> </w:t>
      </w:r>
      <w:r w:rsidR="000F7063" w:rsidRPr="00B30E8B">
        <w:rPr>
          <w:rFonts w:ascii="Times New Roman" w:hAnsi="Times New Roman" w:cs="Times New Roman"/>
        </w:rPr>
        <w:t xml:space="preserve">energy-related tax credits </w:t>
      </w:r>
      <w:r w:rsidRPr="00B30E8B">
        <w:rPr>
          <w:rFonts w:ascii="Times New Roman" w:hAnsi="Times New Roman" w:cs="Times New Roman"/>
        </w:rPr>
        <w:t>because of their tax-exempt statu</w:t>
      </w:r>
      <w:r w:rsidR="002B7BF3">
        <w:rPr>
          <w:rFonts w:ascii="Times New Roman" w:hAnsi="Times New Roman" w:cs="Times New Roman"/>
        </w:rPr>
        <w:t>s</w:t>
      </w:r>
      <w:r>
        <w:rPr>
          <w:rFonts w:ascii="Times New Roman" w:hAnsi="Times New Roman" w:cs="Times New Roman"/>
        </w:rPr>
        <w:t xml:space="preserve">. </w:t>
      </w:r>
    </w:p>
    <w:p w14:paraId="3F4AA8DF" w14:textId="77777777" w:rsidR="00837845" w:rsidRDefault="00837845" w:rsidP="00837845">
      <w:pPr>
        <w:rPr>
          <w:sz w:val="24"/>
          <w:szCs w:val="24"/>
        </w:rPr>
      </w:pPr>
    </w:p>
    <w:p w14:paraId="2E3D570B" w14:textId="1FB406FE" w:rsidR="00837845" w:rsidRPr="000F7063" w:rsidRDefault="00837845" w:rsidP="00837845">
      <w:pPr>
        <w:rPr>
          <w:rFonts w:ascii="Times New Roman" w:hAnsi="Times New Roman" w:cs="Times New Roman"/>
        </w:rPr>
      </w:pPr>
      <w:r w:rsidRPr="000F7063">
        <w:rPr>
          <w:rFonts w:ascii="Times New Roman" w:hAnsi="Times New Roman" w:cs="Times New Roman"/>
        </w:rPr>
        <w:t>Originat</w:t>
      </w:r>
      <w:r w:rsidR="00A94CA0">
        <w:rPr>
          <w:rFonts w:ascii="Times New Roman" w:hAnsi="Times New Roman" w:cs="Times New Roman"/>
        </w:rPr>
        <w:t>ed</w:t>
      </w:r>
      <w:r w:rsidRPr="000F7063">
        <w:rPr>
          <w:rFonts w:ascii="Times New Roman" w:hAnsi="Times New Roman" w:cs="Times New Roman"/>
        </w:rPr>
        <w:t>: 2022</w:t>
      </w:r>
    </w:p>
    <w:p w14:paraId="0332BAE5" w14:textId="77777777" w:rsidR="00837845" w:rsidRPr="00022B93" w:rsidRDefault="00837845" w:rsidP="005855D3">
      <w:pPr>
        <w:spacing w:after="0" w:line="360" w:lineRule="auto"/>
        <w:rPr>
          <w:rFonts w:ascii="Times New Roman" w:hAnsi="Times New Roman" w:cs="Times New Roman"/>
        </w:rPr>
      </w:pPr>
    </w:p>
    <w:p w14:paraId="3E90B908" w14:textId="5E771284" w:rsidR="00CB4037" w:rsidRPr="00022B93" w:rsidRDefault="00CB4037" w:rsidP="005855D3">
      <w:pPr>
        <w:autoSpaceDE w:val="0"/>
        <w:autoSpaceDN w:val="0"/>
        <w:adjustRightInd w:val="0"/>
        <w:spacing w:after="0" w:line="360" w:lineRule="auto"/>
        <w:rPr>
          <w:rFonts w:ascii="Times New Roman" w:hAnsi="Times New Roman" w:cs="Times New Roman"/>
        </w:rPr>
      </w:pPr>
      <w:r w:rsidRPr="00022B93">
        <w:rPr>
          <w:rFonts w:ascii="Times New Roman" w:hAnsi="Times New Roman" w:cs="Times New Roman"/>
        </w:rPr>
        <w:t xml:space="preserve"> </w:t>
      </w:r>
    </w:p>
    <w:sectPr w:rsidR="00CB4037" w:rsidRPr="00022B93" w:rsidSect="00772F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2189A" w14:textId="77777777" w:rsidR="00C31278" w:rsidRDefault="00C31278" w:rsidP="004428EC">
      <w:pPr>
        <w:spacing w:after="0" w:line="240" w:lineRule="auto"/>
      </w:pPr>
      <w:r>
        <w:separator/>
      </w:r>
    </w:p>
  </w:endnote>
  <w:endnote w:type="continuationSeparator" w:id="0">
    <w:p w14:paraId="4C2D474F" w14:textId="77777777" w:rsidR="00C31278" w:rsidRDefault="00C31278" w:rsidP="0044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613F" w14:textId="77777777" w:rsidR="00A612F4" w:rsidRDefault="00A61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476C1" w14:textId="77777777" w:rsidR="00A612F4" w:rsidRDefault="00A612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CA061" w14:textId="77777777" w:rsidR="00A612F4" w:rsidRDefault="00A61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7A329" w14:textId="77777777" w:rsidR="00C31278" w:rsidRDefault="00C31278" w:rsidP="004428EC">
      <w:pPr>
        <w:spacing w:after="0" w:line="240" w:lineRule="auto"/>
      </w:pPr>
      <w:r>
        <w:separator/>
      </w:r>
    </w:p>
  </w:footnote>
  <w:footnote w:type="continuationSeparator" w:id="0">
    <w:p w14:paraId="642EC8CC" w14:textId="77777777" w:rsidR="00C31278" w:rsidRDefault="00C31278" w:rsidP="0044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B79F" w14:textId="77777777" w:rsidR="00A612F4" w:rsidRDefault="00A61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53CF" w14:textId="2FC56AF2" w:rsidR="00A612F4" w:rsidRDefault="00A61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F8AA" w14:textId="77777777" w:rsidR="00A612F4" w:rsidRDefault="00A61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45323"/>
    <w:multiLevelType w:val="hybridMultilevel"/>
    <w:tmpl w:val="CE12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8988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Corwin">
    <w15:presenceInfo w15:providerId="AD" w15:userId="S::ScottC@nwppa.org::229e8924-5243-43f7-828f-a1ac435fce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WwMLA0MDMyNTa0sDRW0lEKTi0uzszPAykwqgUATHSW4SwAAAA="/>
  </w:docVars>
  <w:rsids>
    <w:rsidRoot w:val="009917E8"/>
    <w:rsid w:val="0002053D"/>
    <w:rsid w:val="00022B93"/>
    <w:rsid w:val="00052062"/>
    <w:rsid w:val="00076588"/>
    <w:rsid w:val="000D3146"/>
    <w:rsid w:val="000F7063"/>
    <w:rsid w:val="00101B64"/>
    <w:rsid w:val="001E09E9"/>
    <w:rsid w:val="002062C7"/>
    <w:rsid w:val="00253001"/>
    <w:rsid w:val="00290AA5"/>
    <w:rsid w:val="002B7BF3"/>
    <w:rsid w:val="002C09AF"/>
    <w:rsid w:val="002D76A0"/>
    <w:rsid w:val="003241A2"/>
    <w:rsid w:val="00353502"/>
    <w:rsid w:val="00440F8F"/>
    <w:rsid w:val="004428EC"/>
    <w:rsid w:val="00506420"/>
    <w:rsid w:val="00555A1F"/>
    <w:rsid w:val="005855D3"/>
    <w:rsid w:val="005C37F6"/>
    <w:rsid w:val="005C7FC0"/>
    <w:rsid w:val="006503B3"/>
    <w:rsid w:val="00696B42"/>
    <w:rsid w:val="00706A2E"/>
    <w:rsid w:val="00754FA1"/>
    <w:rsid w:val="00770F7D"/>
    <w:rsid w:val="00772F1E"/>
    <w:rsid w:val="00832D09"/>
    <w:rsid w:val="00837845"/>
    <w:rsid w:val="00863C86"/>
    <w:rsid w:val="00894274"/>
    <w:rsid w:val="00926D47"/>
    <w:rsid w:val="00954EAC"/>
    <w:rsid w:val="009625B2"/>
    <w:rsid w:val="00970076"/>
    <w:rsid w:val="009917E8"/>
    <w:rsid w:val="00A612F4"/>
    <w:rsid w:val="00A94CA0"/>
    <w:rsid w:val="00AF4C65"/>
    <w:rsid w:val="00B21CDC"/>
    <w:rsid w:val="00B557C0"/>
    <w:rsid w:val="00B848F2"/>
    <w:rsid w:val="00BC3FCC"/>
    <w:rsid w:val="00C31278"/>
    <w:rsid w:val="00C37A22"/>
    <w:rsid w:val="00C80127"/>
    <w:rsid w:val="00CA1406"/>
    <w:rsid w:val="00CB4037"/>
    <w:rsid w:val="00D111B0"/>
    <w:rsid w:val="00D76D81"/>
    <w:rsid w:val="00E1410E"/>
    <w:rsid w:val="00ED79C3"/>
    <w:rsid w:val="00FA0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D6186"/>
  <w15:chartTrackingRefBased/>
  <w15:docId w15:val="{ABB3EDD9-1306-4A8E-8C63-EDE0DA59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17E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4428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428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4428EC"/>
    <w:rPr>
      <w:vertAlign w:val="superscript"/>
    </w:rPr>
  </w:style>
  <w:style w:type="character" w:styleId="LineNumber">
    <w:name w:val="line number"/>
    <w:basedOn w:val="DefaultParagraphFont"/>
    <w:uiPriority w:val="99"/>
    <w:semiHidden/>
    <w:unhideWhenUsed/>
    <w:rsid w:val="00772F1E"/>
  </w:style>
  <w:style w:type="character" w:styleId="CommentReference">
    <w:name w:val="annotation reference"/>
    <w:basedOn w:val="DefaultParagraphFont"/>
    <w:uiPriority w:val="99"/>
    <w:semiHidden/>
    <w:unhideWhenUsed/>
    <w:rsid w:val="00052062"/>
    <w:rPr>
      <w:sz w:val="16"/>
      <w:szCs w:val="16"/>
    </w:rPr>
  </w:style>
  <w:style w:type="paragraph" w:styleId="CommentText">
    <w:name w:val="annotation text"/>
    <w:basedOn w:val="Normal"/>
    <w:link w:val="CommentTextChar"/>
    <w:uiPriority w:val="99"/>
    <w:semiHidden/>
    <w:unhideWhenUsed/>
    <w:rsid w:val="00052062"/>
    <w:pPr>
      <w:spacing w:line="240" w:lineRule="auto"/>
    </w:pPr>
    <w:rPr>
      <w:sz w:val="20"/>
      <w:szCs w:val="20"/>
    </w:rPr>
  </w:style>
  <w:style w:type="character" w:customStyle="1" w:styleId="CommentTextChar">
    <w:name w:val="Comment Text Char"/>
    <w:basedOn w:val="DefaultParagraphFont"/>
    <w:link w:val="CommentText"/>
    <w:uiPriority w:val="99"/>
    <w:semiHidden/>
    <w:rsid w:val="00052062"/>
    <w:rPr>
      <w:sz w:val="20"/>
      <w:szCs w:val="20"/>
    </w:rPr>
  </w:style>
  <w:style w:type="paragraph" w:styleId="CommentSubject">
    <w:name w:val="annotation subject"/>
    <w:basedOn w:val="CommentText"/>
    <w:next w:val="CommentText"/>
    <w:link w:val="CommentSubjectChar"/>
    <w:uiPriority w:val="99"/>
    <w:semiHidden/>
    <w:unhideWhenUsed/>
    <w:rsid w:val="00052062"/>
    <w:rPr>
      <w:b/>
      <w:bCs/>
    </w:rPr>
  </w:style>
  <w:style w:type="character" w:customStyle="1" w:styleId="CommentSubjectChar">
    <w:name w:val="Comment Subject Char"/>
    <w:basedOn w:val="CommentTextChar"/>
    <w:link w:val="CommentSubject"/>
    <w:uiPriority w:val="99"/>
    <w:semiHidden/>
    <w:rsid w:val="00052062"/>
    <w:rPr>
      <w:b/>
      <w:bCs/>
      <w:sz w:val="20"/>
      <w:szCs w:val="20"/>
    </w:rPr>
  </w:style>
  <w:style w:type="paragraph" w:styleId="Header">
    <w:name w:val="header"/>
    <w:basedOn w:val="Normal"/>
    <w:link w:val="HeaderChar"/>
    <w:uiPriority w:val="99"/>
    <w:unhideWhenUsed/>
    <w:rsid w:val="00022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B93"/>
  </w:style>
  <w:style w:type="paragraph" w:styleId="Footer">
    <w:name w:val="footer"/>
    <w:basedOn w:val="Normal"/>
    <w:link w:val="FooterChar"/>
    <w:uiPriority w:val="99"/>
    <w:unhideWhenUsed/>
    <w:rsid w:val="00022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B93"/>
  </w:style>
  <w:style w:type="paragraph" w:styleId="Revision">
    <w:name w:val="Revision"/>
    <w:hidden/>
    <w:uiPriority w:val="99"/>
    <w:semiHidden/>
    <w:rsid w:val="00506420"/>
    <w:pPr>
      <w:spacing w:after="0" w:line="240" w:lineRule="auto"/>
    </w:pPr>
  </w:style>
  <w:style w:type="paragraph" w:styleId="BalloonText">
    <w:name w:val="Balloon Text"/>
    <w:basedOn w:val="Normal"/>
    <w:link w:val="BalloonTextChar"/>
    <w:uiPriority w:val="99"/>
    <w:semiHidden/>
    <w:unhideWhenUsed/>
    <w:rsid w:val="005C7F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FC0"/>
    <w:rPr>
      <w:rFonts w:ascii="Segoe UI" w:hAnsi="Segoe UI" w:cs="Segoe UI"/>
      <w:sz w:val="18"/>
      <w:szCs w:val="18"/>
    </w:rPr>
  </w:style>
  <w:style w:type="paragraph" w:styleId="ListParagraph">
    <w:name w:val="List Paragraph"/>
    <w:basedOn w:val="Normal"/>
    <w:uiPriority w:val="34"/>
    <w:qFormat/>
    <w:rsid w:val="00837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977182">
      <w:bodyDiv w:val="1"/>
      <w:marLeft w:val="0"/>
      <w:marRight w:val="0"/>
      <w:marTop w:val="0"/>
      <w:marBottom w:val="0"/>
      <w:divBdr>
        <w:top w:val="none" w:sz="0" w:space="0" w:color="auto"/>
        <w:left w:val="none" w:sz="0" w:space="0" w:color="auto"/>
        <w:bottom w:val="none" w:sz="0" w:space="0" w:color="auto"/>
        <w:right w:val="none" w:sz="0" w:space="0" w:color="auto"/>
      </w:divBdr>
    </w:div>
    <w:div w:id="19645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Godfrey</dc:creator>
  <cp:keywords/>
  <dc:description/>
  <cp:lastModifiedBy>Scott Corwin</cp:lastModifiedBy>
  <cp:revision>2</cp:revision>
  <dcterms:created xsi:type="dcterms:W3CDTF">2023-01-19T03:32:00Z</dcterms:created>
  <dcterms:modified xsi:type="dcterms:W3CDTF">2023-01-19T03:32:00Z</dcterms:modified>
</cp:coreProperties>
</file>